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34424078" w:rsidR="00806BD0" w:rsidRDefault="00923DC3" w:rsidP="00CE2070">
      <w:pPr>
        <w:tabs>
          <w:tab w:val="left" w:pos="6263"/>
        </w:tabs>
      </w:pPr>
      <w:r>
        <w:tab/>
      </w:r>
    </w:p>
    <w:p w14:paraId="65804F94" w14:textId="7ABCF841" w:rsidR="00F40361" w:rsidRDefault="00F40361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3E8CD5F7" w14:textId="77777777" w:rsidR="00DA4A09" w:rsidRPr="00F40361" w:rsidRDefault="00DA4A09" w:rsidP="00F4036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751E4179" w14:textId="39B76847" w:rsidR="002633C2" w:rsidRPr="00F40361" w:rsidRDefault="00F40361" w:rsidP="008B6D8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EB7B68">
        <w:rPr>
          <w:rFonts w:ascii="Garamond" w:hAnsi="Garamond"/>
          <w:b/>
          <w:bCs/>
          <w:sz w:val="28"/>
          <w:szCs w:val="28"/>
        </w:rPr>
        <w:t>2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Pr="00F40361">
        <w:rPr>
          <w:rFonts w:ascii="Garamond" w:hAnsi="Garamond"/>
          <w:b/>
          <w:bCs/>
          <w:sz w:val="28"/>
          <w:szCs w:val="28"/>
        </w:rPr>
        <w:t>-</w:t>
      </w:r>
      <w:r w:rsidR="00441287">
        <w:rPr>
          <w:rFonts w:ascii="Garamond" w:hAnsi="Garamond"/>
          <w:b/>
          <w:bCs/>
          <w:sz w:val="28"/>
          <w:szCs w:val="28"/>
        </w:rPr>
        <w:t xml:space="preserve"> </w:t>
      </w:r>
      <w:r w:rsidR="008B6D85" w:rsidRPr="008B6D85">
        <w:rPr>
          <w:rFonts w:ascii="Garamond" w:hAnsi="Garamond"/>
          <w:b/>
          <w:bCs/>
          <w:sz w:val="28"/>
          <w:szCs w:val="28"/>
        </w:rPr>
        <w:t>Investimento 1 - Sostegno alle persone vulnerabili e prevenzione dell’istituzionalizzazione degli anziani non autosufficienti</w:t>
      </w:r>
      <w:r w:rsidR="008B6D85">
        <w:rPr>
          <w:rFonts w:ascii="Garamond" w:hAnsi="Garamond"/>
          <w:b/>
          <w:bCs/>
          <w:sz w:val="28"/>
          <w:szCs w:val="28"/>
        </w:rPr>
        <w:t xml:space="preserve"> - </w:t>
      </w:r>
      <w:r w:rsidR="00E12172">
        <w:rPr>
          <w:rFonts w:ascii="Garamond" w:hAnsi="Garamond"/>
          <w:b/>
          <w:bCs/>
          <w:sz w:val="28"/>
          <w:szCs w:val="28"/>
        </w:rPr>
        <w:t>Sub investimento</w:t>
      </w:r>
      <w:r w:rsidR="008B6D85" w:rsidRPr="008B6D85">
        <w:rPr>
          <w:rFonts w:ascii="Garamond" w:hAnsi="Garamond"/>
          <w:b/>
          <w:bCs/>
          <w:sz w:val="28"/>
          <w:szCs w:val="28"/>
        </w:rPr>
        <w:t>1.1.2 – Autonomia degli anziani non autosufficienti</w:t>
      </w:r>
    </w:p>
    <w:p w14:paraId="513DE973" w14:textId="4F31CEEC" w:rsidR="00745664" w:rsidRDefault="00745664" w:rsidP="008B6D85">
      <w:pPr>
        <w:jc w:val="both"/>
        <w:rPr>
          <w:rFonts w:ascii="Garamond" w:hAnsi="Garamond"/>
          <w:sz w:val="26"/>
          <w:szCs w:val="26"/>
        </w:rPr>
      </w:pPr>
    </w:p>
    <w:p w14:paraId="04FA4F1B" w14:textId="77777777" w:rsidR="002F687C" w:rsidRDefault="007548D2" w:rsidP="002F687C">
      <w:pPr>
        <w:spacing w:after="0" w:line="276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Il Soggetto</w:t>
      </w:r>
      <w:r w:rsidR="00745664">
        <w:rPr>
          <w:rFonts w:ascii="Garamond" w:hAnsi="Garamond"/>
          <w:sz w:val="26"/>
          <w:szCs w:val="26"/>
        </w:rPr>
        <w:t xml:space="preserve"> </w:t>
      </w:r>
      <w:r>
        <w:rPr>
          <w:rFonts w:ascii="Garamond" w:hAnsi="Garamond"/>
          <w:sz w:val="26"/>
          <w:szCs w:val="26"/>
        </w:rPr>
        <w:t>A</w:t>
      </w:r>
      <w:r w:rsidR="0061310A">
        <w:rPr>
          <w:rFonts w:ascii="Garamond" w:hAnsi="Garamond"/>
          <w:sz w:val="26"/>
          <w:szCs w:val="26"/>
        </w:rPr>
        <w:t>ttuatore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ATS</w:t>
      </w:r>
      <w:r w:rsidR="00AD679F">
        <w:rPr>
          <w:rFonts w:ascii="Garamond" w:hAnsi="Garamond"/>
          <w:sz w:val="26"/>
          <w:szCs w:val="26"/>
        </w:rPr>
        <w:t xml:space="preserve"> </w:t>
      </w:r>
      <w:r w:rsidR="004E4911">
        <w:rPr>
          <w:rFonts w:ascii="Garamond" w:hAnsi="Garamond"/>
          <w:sz w:val="26"/>
          <w:szCs w:val="26"/>
        </w:rPr>
        <w:t>__________________________</w:t>
      </w:r>
      <w:r w:rsidR="00745664">
        <w:rPr>
          <w:rFonts w:ascii="Garamond" w:hAnsi="Garamond"/>
          <w:sz w:val="26"/>
          <w:szCs w:val="26"/>
        </w:rPr>
        <w:t xml:space="preserve"> (C.F. ______</w:t>
      </w:r>
      <w:r w:rsidR="004E4911">
        <w:rPr>
          <w:rFonts w:ascii="Garamond" w:hAnsi="Garamond"/>
          <w:sz w:val="26"/>
          <w:szCs w:val="26"/>
        </w:rPr>
        <w:t>______</w:t>
      </w:r>
      <w:r w:rsidR="00745664">
        <w:rPr>
          <w:rFonts w:ascii="Garamond" w:hAnsi="Garamond"/>
          <w:sz w:val="26"/>
          <w:szCs w:val="26"/>
        </w:rPr>
        <w:t>______),</w:t>
      </w:r>
    </w:p>
    <w:p w14:paraId="4D169513" w14:textId="1C7494E3" w:rsidR="00745664" w:rsidRPr="000828A1" w:rsidRDefault="009F1D51" w:rsidP="002F687C">
      <w:pPr>
        <w:spacing w:after="0" w:line="276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CUP</w:t>
      </w:r>
      <w:r w:rsidR="002F687C">
        <w:rPr>
          <w:rFonts w:ascii="Garamond" w:hAnsi="Garamond"/>
          <w:sz w:val="26"/>
          <w:szCs w:val="26"/>
        </w:rPr>
        <w:t>_____________________</w:t>
      </w:r>
      <w:r w:rsidR="00745664">
        <w:rPr>
          <w:rFonts w:ascii="Garamond" w:hAnsi="Garamond"/>
          <w:sz w:val="26"/>
          <w:szCs w:val="26"/>
        </w:rPr>
        <w:t xml:space="preserve"> </w:t>
      </w:r>
      <w:r w:rsidR="0061310A">
        <w:rPr>
          <w:rFonts w:ascii="Garamond" w:hAnsi="Garamond"/>
          <w:sz w:val="26"/>
          <w:szCs w:val="26"/>
        </w:rPr>
        <w:t xml:space="preserve">con </w:t>
      </w:r>
      <w:r w:rsidR="0061310A" w:rsidRPr="000828A1">
        <w:rPr>
          <w:rFonts w:ascii="Garamond" w:hAnsi="Garamond"/>
          <w:sz w:val="26"/>
          <w:szCs w:val="26"/>
        </w:rPr>
        <w:t>sede legale in __________________</w:t>
      </w:r>
      <w:r w:rsidR="0031180B" w:rsidRPr="000828A1">
        <w:rPr>
          <w:rFonts w:ascii="Garamond" w:hAnsi="Garamond"/>
          <w:sz w:val="26"/>
          <w:szCs w:val="26"/>
        </w:rPr>
        <w:t>________</w:t>
      </w:r>
      <w:r w:rsidR="0061310A" w:rsidRPr="000828A1">
        <w:rPr>
          <w:rFonts w:ascii="Garamond" w:hAnsi="Garamond"/>
          <w:sz w:val="26"/>
          <w:szCs w:val="26"/>
        </w:rPr>
        <w:t xml:space="preserve"> </w:t>
      </w:r>
      <w:r w:rsidR="00745664" w:rsidRPr="000828A1">
        <w:rPr>
          <w:rFonts w:ascii="Garamond" w:hAnsi="Garamond"/>
          <w:sz w:val="26"/>
          <w:szCs w:val="26"/>
        </w:rPr>
        <w:t>rappresentato da ____</w:t>
      </w:r>
      <w:r w:rsidR="00494E64" w:rsidRPr="000828A1">
        <w:rPr>
          <w:rFonts w:ascii="Garamond" w:hAnsi="Garamond"/>
          <w:sz w:val="26"/>
          <w:szCs w:val="26"/>
        </w:rPr>
        <w:t>_</w:t>
      </w:r>
      <w:r w:rsidR="0031180B" w:rsidRPr="000828A1">
        <w:rPr>
          <w:rFonts w:ascii="Garamond" w:hAnsi="Garamond"/>
          <w:sz w:val="26"/>
          <w:szCs w:val="26"/>
        </w:rPr>
        <w:t>__</w:t>
      </w:r>
      <w:r w:rsidR="00494E64" w:rsidRPr="000828A1">
        <w:rPr>
          <w:rFonts w:ascii="Garamond" w:hAnsi="Garamond"/>
          <w:sz w:val="26"/>
          <w:szCs w:val="26"/>
        </w:rPr>
        <w:t>_____</w:t>
      </w:r>
      <w:r w:rsidR="00745664" w:rsidRPr="000828A1">
        <w:rPr>
          <w:rFonts w:ascii="Garamond" w:hAnsi="Garamond"/>
          <w:sz w:val="26"/>
          <w:szCs w:val="26"/>
        </w:rPr>
        <w:t>_______</w:t>
      </w:r>
    </w:p>
    <w:p w14:paraId="4C673C3F" w14:textId="77777777" w:rsidR="008B6D85" w:rsidRPr="000828A1" w:rsidRDefault="008B6D85" w:rsidP="00846F8C">
      <w:pPr>
        <w:jc w:val="center"/>
        <w:rPr>
          <w:rFonts w:ascii="Garamond" w:hAnsi="Garamond"/>
          <w:sz w:val="26"/>
          <w:szCs w:val="26"/>
        </w:rPr>
      </w:pPr>
    </w:p>
    <w:p w14:paraId="15FA95F4" w14:textId="74F74036" w:rsidR="005E5601" w:rsidRPr="000828A1" w:rsidRDefault="005E5601" w:rsidP="00846F8C">
      <w:pPr>
        <w:jc w:val="center"/>
        <w:rPr>
          <w:rFonts w:ascii="Garamond" w:hAnsi="Garamond"/>
          <w:sz w:val="26"/>
          <w:szCs w:val="26"/>
        </w:rPr>
      </w:pPr>
      <w:r w:rsidRPr="000828A1">
        <w:rPr>
          <w:rFonts w:ascii="Garamond" w:hAnsi="Garamond"/>
          <w:sz w:val="26"/>
          <w:szCs w:val="26"/>
        </w:rPr>
        <w:t>COMUNICA</w:t>
      </w:r>
    </w:p>
    <w:p w14:paraId="1E98F660" w14:textId="421C9FEF" w:rsidR="005E5601" w:rsidRPr="000828A1" w:rsidRDefault="008B6D85" w:rsidP="005E5601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0828A1">
        <w:rPr>
          <w:rFonts w:ascii="Garamond" w:hAnsi="Garamond"/>
          <w:sz w:val="26"/>
          <w:szCs w:val="26"/>
        </w:rPr>
        <w:t>c</w:t>
      </w:r>
      <w:r w:rsidR="005E5601" w:rsidRPr="000828A1">
        <w:rPr>
          <w:rFonts w:ascii="Garamond" w:hAnsi="Garamond"/>
          <w:sz w:val="26"/>
          <w:szCs w:val="26"/>
        </w:rPr>
        <w:t xml:space="preserve">he in data _________________________è stato dato avvio alle attività attraverso </w:t>
      </w:r>
      <w:r w:rsidR="009458E5" w:rsidRPr="000828A1">
        <w:rPr>
          <w:rFonts w:ascii="Garamond" w:hAnsi="Garamond"/>
          <w:sz w:val="26"/>
          <w:szCs w:val="26"/>
        </w:rPr>
        <w:t xml:space="preserve">la costituzione </w:t>
      </w:r>
      <w:r w:rsidR="005E5601" w:rsidRPr="000828A1">
        <w:rPr>
          <w:rFonts w:ascii="Garamond" w:hAnsi="Garamond"/>
          <w:sz w:val="26"/>
          <w:szCs w:val="26"/>
        </w:rPr>
        <w:t>dell’equipe multidisciplinare</w:t>
      </w:r>
      <w:r w:rsidR="00567531" w:rsidRPr="000828A1">
        <w:rPr>
          <w:rFonts w:ascii="Garamond" w:hAnsi="Garamond"/>
          <w:sz w:val="26"/>
          <w:szCs w:val="26"/>
        </w:rPr>
        <w:t xml:space="preserve"> che elaborerà i singoli progetti di intervento dei soggetti beneficiari</w:t>
      </w:r>
      <w:r w:rsidR="00BB752A">
        <w:rPr>
          <w:rFonts w:ascii="Garamond" w:hAnsi="Garamond"/>
          <w:sz w:val="26"/>
          <w:szCs w:val="26"/>
        </w:rPr>
        <w:t>.</w:t>
      </w:r>
    </w:p>
    <w:p w14:paraId="79915750" w14:textId="38C41561" w:rsidR="005E5601" w:rsidRDefault="005E5601" w:rsidP="00CE2070">
      <w:pPr>
        <w:spacing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0828A1">
        <w:rPr>
          <w:rFonts w:ascii="Garamond" w:hAnsi="Garamond"/>
          <w:sz w:val="26"/>
          <w:szCs w:val="26"/>
        </w:rPr>
        <w:t xml:space="preserve">Pertanto </w:t>
      </w:r>
      <w:r w:rsidR="00BB752A">
        <w:rPr>
          <w:rFonts w:ascii="Garamond" w:hAnsi="Garamond"/>
          <w:sz w:val="24"/>
          <w:szCs w:val="24"/>
        </w:rPr>
        <w:t>ai sensi dell’</w:t>
      </w:r>
      <w:r w:rsidR="00BB752A" w:rsidRPr="001A0F07">
        <w:rPr>
          <w:rFonts w:ascii="Garamond" w:hAnsi="Garamond"/>
          <w:sz w:val="24"/>
          <w:szCs w:val="24"/>
        </w:rPr>
        <w:t xml:space="preserve">art. 9 </w:t>
      </w:r>
      <w:r w:rsidR="00BB752A">
        <w:rPr>
          <w:rFonts w:ascii="Garamond" w:hAnsi="Garamond"/>
          <w:sz w:val="24"/>
          <w:szCs w:val="24"/>
        </w:rPr>
        <w:t xml:space="preserve">c.2 </w:t>
      </w:r>
      <w:r w:rsidR="00BB752A" w:rsidRPr="001A0F07">
        <w:rPr>
          <w:rFonts w:ascii="Garamond" w:hAnsi="Garamond"/>
          <w:sz w:val="24"/>
          <w:szCs w:val="24"/>
        </w:rPr>
        <w:t>della Convenzione</w:t>
      </w:r>
      <w:r w:rsidR="00BB752A">
        <w:rPr>
          <w:rFonts w:ascii="Garamond" w:hAnsi="Garamond"/>
          <w:sz w:val="24"/>
          <w:szCs w:val="24"/>
        </w:rPr>
        <w:t xml:space="preserve"> sottoscritta tra Unità di Missione PNRR, </w:t>
      </w:r>
      <w:r w:rsidR="00BB752A" w:rsidRPr="009154C7">
        <w:rPr>
          <w:rFonts w:ascii="Garamond" w:hAnsi="Garamond"/>
          <w:sz w:val="24"/>
          <w:szCs w:val="24"/>
        </w:rPr>
        <w:t>Direzione Generale Lotta alla Povertà e Programmazione Sociale</w:t>
      </w:r>
      <w:r w:rsidR="00BB752A">
        <w:rPr>
          <w:rFonts w:ascii="Garamond" w:hAnsi="Garamond"/>
          <w:sz w:val="24"/>
          <w:szCs w:val="24"/>
        </w:rPr>
        <w:t xml:space="preserve"> e l’ATS/Comune</w:t>
      </w:r>
      <w:r w:rsidR="00BB752A" w:rsidRPr="001A0F07">
        <w:rPr>
          <w:rFonts w:ascii="Garamond" w:hAnsi="Garamond"/>
          <w:sz w:val="24"/>
          <w:szCs w:val="24"/>
        </w:rPr>
        <w:t>__________________________</w:t>
      </w:r>
    </w:p>
    <w:p w14:paraId="5574F4A4" w14:textId="77777777" w:rsidR="002F687C" w:rsidRPr="000828A1" w:rsidRDefault="002F687C" w:rsidP="00CE2070">
      <w:pPr>
        <w:spacing w:line="360" w:lineRule="auto"/>
        <w:contextualSpacing/>
        <w:jc w:val="both"/>
        <w:rPr>
          <w:rFonts w:ascii="Garamond" w:hAnsi="Garamond"/>
          <w:sz w:val="26"/>
          <w:szCs w:val="26"/>
        </w:rPr>
      </w:pPr>
    </w:p>
    <w:p w14:paraId="6A4C38A0" w14:textId="33EF97AE" w:rsidR="00846F8C" w:rsidRPr="00254A53" w:rsidRDefault="00846F8C" w:rsidP="00846F8C">
      <w:pPr>
        <w:jc w:val="center"/>
        <w:rPr>
          <w:rFonts w:ascii="Garamond" w:hAnsi="Garamond"/>
          <w:sz w:val="26"/>
          <w:szCs w:val="26"/>
        </w:rPr>
      </w:pPr>
      <w:r w:rsidRPr="000828A1">
        <w:rPr>
          <w:rFonts w:ascii="Garamond" w:hAnsi="Garamond"/>
          <w:sz w:val="26"/>
          <w:szCs w:val="26"/>
        </w:rPr>
        <w:t>RICHIEDE</w:t>
      </w:r>
    </w:p>
    <w:p w14:paraId="41565096" w14:textId="77777777" w:rsidR="00EC665A" w:rsidRPr="00254A53" w:rsidRDefault="00EC665A" w:rsidP="00846F8C">
      <w:pPr>
        <w:jc w:val="both"/>
        <w:rPr>
          <w:rFonts w:ascii="Garamond" w:hAnsi="Garamond"/>
          <w:sz w:val="26"/>
          <w:szCs w:val="26"/>
        </w:rPr>
      </w:pPr>
    </w:p>
    <w:p w14:paraId="48F9106E" w14:textId="5F30723B" w:rsidR="00846F8C" w:rsidRDefault="008B6D85" w:rsidP="008B6D85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l</w:t>
      </w:r>
      <w:r w:rsidR="00846F8C" w:rsidRPr="00254A53">
        <w:rPr>
          <w:rFonts w:ascii="Garamond" w:hAnsi="Garamond"/>
          <w:sz w:val="26"/>
          <w:szCs w:val="26"/>
        </w:rPr>
        <w:t xml:space="preserve">’erogazione di € _____________ </w:t>
      </w:r>
      <w:r w:rsidR="00941910">
        <w:rPr>
          <w:rFonts w:ascii="Garamond" w:hAnsi="Garamond"/>
          <w:sz w:val="26"/>
          <w:szCs w:val="26"/>
        </w:rPr>
        <w:t xml:space="preserve">a titolo di </w:t>
      </w:r>
      <w:r w:rsidR="00AD679F" w:rsidRPr="00AD679F">
        <w:rPr>
          <w:rFonts w:ascii="Garamond" w:hAnsi="Garamond"/>
          <w:sz w:val="26"/>
          <w:szCs w:val="26"/>
          <w:u w:val="single"/>
        </w:rPr>
        <w:t>anticipazione</w:t>
      </w:r>
      <w:r w:rsidR="00AD679F" w:rsidRPr="00AD679F">
        <w:rPr>
          <w:rFonts w:ascii="Garamond" w:hAnsi="Garamond"/>
          <w:sz w:val="26"/>
          <w:szCs w:val="26"/>
        </w:rPr>
        <w:t xml:space="preserve"> </w:t>
      </w:r>
      <w:r w:rsidR="009F1D51" w:rsidRPr="00AD679F">
        <w:rPr>
          <w:rFonts w:ascii="Garamond" w:hAnsi="Garamond"/>
          <w:sz w:val="26"/>
          <w:szCs w:val="26"/>
        </w:rPr>
        <w:t>relativ</w:t>
      </w:r>
      <w:r w:rsidR="009F1D51">
        <w:rPr>
          <w:rFonts w:ascii="Garamond" w:hAnsi="Garamond"/>
          <w:sz w:val="26"/>
          <w:szCs w:val="26"/>
        </w:rPr>
        <w:t>a</w:t>
      </w:r>
      <w:r w:rsidR="009F1D51" w:rsidRPr="00AD679F">
        <w:rPr>
          <w:rFonts w:ascii="Garamond" w:hAnsi="Garamond"/>
          <w:sz w:val="26"/>
          <w:szCs w:val="26"/>
        </w:rPr>
        <w:t xml:space="preserve"> </w:t>
      </w:r>
      <w:r w:rsidR="005E5601">
        <w:rPr>
          <w:rFonts w:ascii="Garamond" w:hAnsi="Garamond"/>
          <w:sz w:val="26"/>
          <w:szCs w:val="26"/>
        </w:rPr>
        <w:t xml:space="preserve">al progetto finanziato a valere </w:t>
      </w:r>
      <w:r>
        <w:rPr>
          <w:rFonts w:ascii="Garamond" w:hAnsi="Garamond"/>
          <w:sz w:val="26"/>
          <w:szCs w:val="26"/>
        </w:rPr>
        <w:t xml:space="preserve">sulla </w:t>
      </w:r>
      <w:r w:rsidRPr="00AD679F">
        <w:rPr>
          <w:rFonts w:ascii="Garamond" w:hAnsi="Garamond"/>
          <w:sz w:val="26"/>
          <w:szCs w:val="26"/>
        </w:rPr>
        <w:t>misura</w:t>
      </w:r>
      <w:r w:rsidR="00AD679F" w:rsidRPr="00AD679F">
        <w:rPr>
          <w:rFonts w:ascii="Garamond" w:hAnsi="Garamond"/>
          <w:sz w:val="26"/>
          <w:szCs w:val="26"/>
        </w:rPr>
        <w:t xml:space="preserve"> </w:t>
      </w:r>
      <w:r w:rsidR="00AD679F" w:rsidRPr="00BB752A">
        <w:rPr>
          <w:rFonts w:ascii="Garamond" w:hAnsi="Garamond"/>
          <w:b/>
          <w:bCs/>
          <w:sz w:val="26"/>
          <w:szCs w:val="26"/>
        </w:rPr>
        <w:t>M5C</w:t>
      </w:r>
      <w:r w:rsidR="00EB7B68" w:rsidRPr="00BB752A">
        <w:rPr>
          <w:rFonts w:ascii="Garamond" w:hAnsi="Garamond"/>
          <w:b/>
          <w:bCs/>
          <w:sz w:val="26"/>
          <w:szCs w:val="26"/>
        </w:rPr>
        <w:t>2</w:t>
      </w:r>
      <w:r w:rsidR="00F40361" w:rsidRPr="00BB752A">
        <w:rPr>
          <w:rFonts w:ascii="Garamond" w:hAnsi="Garamond"/>
          <w:b/>
          <w:bCs/>
          <w:sz w:val="26"/>
          <w:szCs w:val="26"/>
        </w:rPr>
        <w:t>-</w:t>
      </w:r>
      <w:r w:rsidRPr="00BB752A">
        <w:rPr>
          <w:rFonts w:ascii="Garamond" w:hAnsi="Garamond"/>
          <w:b/>
          <w:bCs/>
          <w:sz w:val="26"/>
          <w:szCs w:val="26"/>
        </w:rPr>
        <w:t>1.1.2</w:t>
      </w:r>
      <w:r>
        <w:rPr>
          <w:rFonts w:ascii="Garamond" w:hAnsi="Garamond"/>
          <w:sz w:val="26"/>
          <w:szCs w:val="26"/>
        </w:rPr>
        <w:t>-</w:t>
      </w:r>
      <w:r w:rsidRPr="009F1D51">
        <w:rPr>
          <w:rFonts w:ascii="Garamond" w:hAnsi="Garamond"/>
          <w:b/>
          <w:bCs/>
          <w:sz w:val="26"/>
          <w:szCs w:val="26"/>
        </w:rPr>
        <w:t>Autonomia degli anziani non autosufficienti</w:t>
      </w:r>
      <w:r w:rsidRPr="008B6D85">
        <w:rPr>
          <w:rFonts w:ascii="Garamond" w:hAnsi="Garamond"/>
          <w:sz w:val="26"/>
          <w:szCs w:val="26"/>
        </w:rPr>
        <w:t xml:space="preserve"> </w:t>
      </w:r>
      <w:r w:rsidR="005E5601">
        <w:rPr>
          <w:rFonts w:ascii="Garamond" w:hAnsi="Garamond"/>
          <w:sz w:val="26"/>
          <w:szCs w:val="26"/>
        </w:rPr>
        <w:t>– Avviso 1/2022</w:t>
      </w:r>
      <w:r w:rsidR="00AD679F" w:rsidRPr="00AD679F">
        <w:rPr>
          <w:rFonts w:ascii="Garamond" w:hAnsi="Garamond"/>
          <w:sz w:val="26"/>
          <w:szCs w:val="26"/>
        </w:rPr>
        <w:t>.</w:t>
      </w:r>
    </w:p>
    <w:p w14:paraId="056AA782" w14:textId="2C194C4A" w:rsidR="00A5061C" w:rsidRDefault="002A6479" w:rsidP="00846F8C">
      <w:pPr>
        <w:jc w:val="both"/>
        <w:rPr>
          <w:rFonts w:ascii="Garamond" w:hAnsi="Garamond"/>
          <w:sz w:val="26"/>
          <w:szCs w:val="26"/>
        </w:rPr>
      </w:pPr>
      <w:r w:rsidRPr="002A6479">
        <w:rPr>
          <w:rFonts w:ascii="Garamond" w:hAnsi="Garamond"/>
          <w:sz w:val="26"/>
          <w:szCs w:val="26"/>
        </w:rPr>
        <w:t>L'importo</w:t>
      </w:r>
      <w:r>
        <w:rPr>
          <w:rFonts w:ascii="Garamond" w:hAnsi="Garamond"/>
          <w:sz w:val="26"/>
          <w:szCs w:val="26"/>
        </w:rPr>
        <w:t xml:space="preserve"> richiesto</w:t>
      </w:r>
      <w:r w:rsidR="005F3B17">
        <w:rPr>
          <w:rFonts w:ascii="Garamond" w:hAnsi="Garamond"/>
          <w:sz w:val="26"/>
          <w:szCs w:val="26"/>
        </w:rPr>
        <w:t xml:space="preserve"> è pari al 10% </w:t>
      </w:r>
      <w:r w:rsidR="005E5601">
        <w:rPr>
          <w:rFonts w:ascii="Garamond" w:hAnsi="Garamond"/>
          <w:sz w:val="26"/>
          <w:szCs w:val="26"/>
        </w:rPr>
        <w:t>del contributo assegnato all’art. 9 della Convenzione</w:t>
      </w:r>
      <w:r w:rsidR="008B6D85">
        <w:rPr>
          <w:rFonts w:ascii="Garamond" w:hAnsi="Garamond"/>
          <w:sz w:val="26"/>
          <w:szCs w:val="26"/>
        </w:rPr>
        <w:t xml:space="preserve"> </w:t>
      </w:r>
      <w:r w:rsidR="005E5601">
        <w:rPr>
          <w:rFonts w:ascii="Garamond" w:hAnsi="Garamond"/>
          <w:sz w:val="26"/>
          <w:szCs w:val="26"/>
        </w:rPr>
        <w:t xml:space="preserve">stipulata in data </w:t>
      </w:r>
      <w:r w:rsidR="005E5601" w:rsidRPr="00CE2070">
        <w:rPr>
          <w:rFonts w:ascii="Garamond" w:hAnsi="Garamond"/>
          <w:i/>
          <w:iCs/>
          <w:sz w:val="26"/>
          <w:szCs w:val="26"/>
        </w:rPr>
        <w:t>____________________(indicare la data di sottoscrizione da parte dell’ATS/Comune)</w:t>
      </w:r>
      <w:r w:rsidR="008B6D85">
        <w:rPr>
          <w:rFonts w:ascii="Garamond" w:hAnsi="Garamond"/>
          <w:sz w:val="26"/>
          <w:szCs w:val="26"/>
        </w:rPr>
        <w:t>.</w:t>
      </w:r>
    </w:p>
    <w:p w14:paraId="68E0C0BC" w14:textId="77777777" w:rsidR="008B6D85" w:rsidRDefault="008B6D85" w:rsidP="00846F8C">
      <w:pPr>
        <w:jc w:val="both"/>
        <w:rPr>
          <w:rFonts w:ascii="Garamond" w:hAnsi="Garamond"/>
          <w:sz w:val="26"/>
          <w:szCs w:val="26"/>
        </w:rPr>
      </w:pPr>
    </w:p>
    <w:p w14:paraId="286930FD" w14:textId="01A444AF" w:rsidR="00EF0309" w:rsidRDefault="00EF0309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Si </w:t>
      </w:r>
      <w:r w:rsidR="00A91CE5">
        <w:rPr>
          <w:rFonts w:ascii="Garamond" w:hAnsi="Garamond"/>
          <w:sz w:val="26"/>
          <w:szCs w:val="26"/>
        </w:rPr>
        <w:t xml:space="preserve">chiede pertanto </w:t>
      </w:r>
      <w:r w:rsidR="00F40361">
        <w:rPr>
          <w:rFonts w:ascii="Garamond" w:hAnsi="Garamond"/>
          <w:sz w:val="26"/>
          <w:szCs w:val="26"/>
        </w:rPr>
        <w:t xml:space="preserve">il trasferimento </w:t>
      </w:r>
      <w:r w:rsidR="00A91CE5">
        <w:rPr>
          <w:rFonts w:ascii="Garamond" w:hAnsi="Garamond"/>
          <w:sz w:val="26"/>
          <w:szCs w:val="26"/>
        </w:rPr>
        <w:t xml:space="preserve">delle risorse sul Numero di Conto xxxxx, corrispondente al </w:t>
      </w:r>
      <w:r>
        <w:rPr>
          <w:rFonts w:ascii="Garamond" w:hAnsi="Garamond"/>
          <w:sz w:val="26"/>
          <w:szCs w:val="26"/>
        </w:rPr>
        <w:t>conto di Tesoreria Unica</w:t>
      </w:r>
      <w:r w:rsidR="00A91CE5">
        <w:rPr>
          <w:rFonts w:ascii="Garamond" w:hAnsi="Garamond"/>
          <w:sz w:val="26"/>
          <w:szCs w:val="26"/>
        </w:rPr>
        <w:t xml:space="preserve">– </w:t>
      </w:r>
      <w:r w:rsidR="00F40361">
        <w:rPr>
          <w:rFonts w:ascii="Garamond" w:hAnsi="Garamond"/>
          <w:sz w:val="26"/>
          <w:szCs w:val="26"/>
        </w:rPr>
        <w:t xml:space="preserve">codice </w:t>
      </w:r>
      <w:r w:rsidR="00A91CE5">
        <w:rPr>
          <w:rFonts w:ascii="Garamond" w:hAnsi="Garamond"/>
          <w:sz w:val="26"/>
          <w:szCs w:val="26"/>
        </w:rPr>
        <w:t>IBAN IT</w:t>
      </w:r>
      <w:r w:rsidR="00702E63">
        <w:rPr>
          <w:rFonts w:ascii="Garamond" w:hAnsi="Garamond"/>
          <w:sz w:val="26"/>
          <w:szCs w:val="26"/>
        </w:rPr>
        <w:t xml:space="preserve"> </w:t>
      </w:r>
      <w:r w:rsidR="00A91CE5">
        <w:rPr>
          <w:rFonts w:ascii="Garamond" w:hAnsi="Garamond"/>
          <w:sz w:val="26"/>
          <w:szCs w:val="26"/>
        </w:rPr>
        <w:t xml:space="preserve">xxxxxxxxxxxxxxxxxxxxxxxx . </w:t>
      </w:r>
    </w:p>
    <w:p w14:paraId="0C579B18" w14:textId="77777777" w:rsidR="00494E64" w:rsidRDefault="00494E64" w:rsidP="00846F8C">
      <w:pPr>
        <w:jc w:val="both"/>
        <w:rPr>
          <w:rFonts w:ascii="Garamond" w:hAnsi="Garamond"/>
          <w:sz w:val="26"/>
          <w:szCs w:val="26"/>
        </w:rPr>
      </w:pPr>
    </w:p>
    <w:p w14:paraId="294CD10F" w14:textId="4D8898B8" w:rsidR="00EF0309" w:rsidRDefault="00EF0309" w:rsidP="00846F8C">
      <w:pPr>
        <w:jc w:val="both"/>
        <w:rPr>
          <w:rFonts w:ascii="Garamond" w:hAnsi="Garamond"/>
          <w:sz w:val="26"/>
          <w:szCs w:val="26"/>
        </w:rPr>
        <w:sectPr w:rsidR="00EF03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Default="00494E64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Dat</w:t>
      </w:r>
      <w:r w:rsidR="00CE2070">
        <w:rPr>
          <w:rFonts w:ascii="Garamond" w:hAnsi="Garamond"/>
          <w:sz w:val="26"/>
          <w:szCs w:val="26"/>
        </w:rPr>
        <w:t>a</w:t>
      </w:r>
    </w:p>
    <w:p w14:paraId="555773B4" w14:textId="77777777" w:rsidR="00CE2070" w:rsidRDefault="00B42EAD" w:rsidP="00846F8C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="00494E64">
        <w:rPr>
          <w:rFonts w:ascii="Garamond" w:hAnsi="Garamond"/>
          <w:sz w:val="26"/>
          <w:szCs w:val="26"/>
        </w:rPr>
        <w:tab/>
        <w:t>Firma</w:t>
      </w:r>
    </w:p>
    <w:p w14:paraId="3D0737AA" w14:textId="16FE9703" w:rsidR="00CE2070" w:rsidRDefault="00CE2070" w:rsidP="00846F8C">
      <w:pPr>
        <w:jc w:val="both"/>
        <w:rPr>
          <w:rFonts w:ascii="Garamond" w:hAnsi="Garamond"/>
          <w:sz w:val="26"/>
          <w:szCs w:val="26"/>
        </w:rPr>
        <w:sectPr w:rsidR="00CE2070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A676F1D" w:rsidR="00AB1D78" w:rsidRDefault="00AB1D78" w:rsidP="00B42EAD"/>
    <w:sectPr w:rsidR="00AB1D78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5EEE" w14:textId="77777777" w:rsidR="00B62053" w:rsidRDefault="00B62053" w:rsidP="00806BD0">
      <w:pPr>
        <w:spacing w:after="0" w:line="240" w:lineRule="auto"/>
      </w:pPr>
      <w:r>
        <w:separator/>
      </w:r>
    </w:p>
  </w:endnote>
  <w:endnote w:type="continuationSeparator" w:id="0">
    <w:p w14:paraId="3366F83B" w14:textId="77777777" w:rsidR="00B62053" w:rsidRDefault="00B62053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9E8B" w14:textId="77777777" w:rsidR="00942269" w:rsidRDefault="009422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0AB2" w14:textId="77777777" w:rsidR="00942269" w:rsidRDefault="009422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A8B3" w14:textId="77777777" w:rsidR="00942269" w:rsidRDefault="009422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09CB" w14:textId="77777777" w:rsidR="00B62053" w:rsidRDefault="00B62053" w:rsidP="00806BD0">
      <w:pPr>
        <w:spacing w:after="0" w:line="240" w:lineRule="auto"/>
      </w:pPr>
      <w:r>
        <w:separator/>
      </w:r>
    </w:p>
  </w:footnote>
  <w:footnote w:type="continuationSeparator" w:id="0">
    <w:p w14:paraId="1DD184FC" w14:textId="77777777" w:rsidR="00B62053" w:rsidRDefault="00B62053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077C2" w14:textId="77777777" w:rsidR="00942269" w:rsidRDefault="009422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00A1B247" w:rsidR="00787984" w:rsidRDefault="00232F3A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1998A6C0">
              <wp:simplePos x="0" y="0"/>
              <wp:positionH relativeFrom="column">
                <wp:posOffset>5652135</wp:posOffset>
              </wp:positionH>
              <wp:positionV relativeFrom="paragraph">
                <wp:posOffset>55245</wp:posOffset>
              </wp:positionV>
              <wp:extent cx="950595" cy="676275"/>
              <wp:effectExtent l="0" t="0" r="20955" b="285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595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488E265B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232F3A">
                            <w:rPr>
                              <w:sz w:val="20"/>
                              <w:szCs w:val="20"/>
                            </w:rPr>
                            <w:t>SOGGETTO ATTUATORE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45.05pt;margin-top:4.35pt;width:74.85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" fillcolor="white [3201]" strokeweight=".5pt">
              <v:textbox>
                <w:txbxContent>
                  <w:p w14:paraId="37495355" w14:textId="488E265B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232F3A">
                      <w:rPr>
                        <w:sz w:val="20"/>
                        <w:szCs w:val="20"/>
                      </w:rPr>
                      <w:t>SOGGETTO ATTUATORE</w:t>
                    </w:r>
                  </w:p>
                </w:txbxContent>
              </v:textbox>
            </v:shape>
          </w:pict>
        </mc:Fallback>
      </mc:AlternateContent>
    </w:r>
    <w:r w:rsidR="00942269">
      <w:rPr>
        <w:noProof/>
      </w:rPr>
      <w:drawing>
        <wp:anchor distT="0" distB="0" distL="114300" distR="114300" simplePos="0" relativeHeight="251666432" behindDoc="0" locked="0" layoutInCell="1" allowOverlap="1" wp14:anchorId="1109DCC0" wp14:editId="1401F48C">
          <wp:simplePos x="0" y="0"/>
          <wp:positionH relativeFrom="column">
            <wp:posOffset>4002405</wp:posOffset>
          </wp:positionH>
          <wp:positionV relativeFrom="paragraph">
            <wp:posOffset>-37465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ins w:id="0" w:author="Fabrizi Silvia" w:date="2023-04-21T14:18:00Z">
      <w:r w:rsidR="00942269" w:rsidRPr="0026787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43D78317" wp14:editId="62E6F025">
            <wp:simplePos x="0" y="0"/>
            <wp:positionH relativeFrom="margin">
              <wp:posOffset>1927860</wp:posOffset>
            </wp:positionH>
            <wp:positionV relativeFrom="paragraph">
              <wp:posOffset>-85725</wp:posOffset>
            </wp:positionV>
            <wp:extent cx="139890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178" y="21089"/>
                <wp:lineTo x="21178" y="0"/>
                <wp:lineTo x="0" y="0"/>
              </wp:wrapPolygon>
            </wp:wrapThrough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0" r="12115"/>
                    <a:stretch/>
                  </pic:blipFill>
                  <pic:spPr bwMode="auto">
                    <a:xfrm>
                      <a:off x="0" y="0"/>
                      <a:ext cx="13989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543A2" w14:textId="77777777" w:rsidR="00942269" w:rsidRDefault="009422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37505">
    <w:abstractNumId w:val="2"/>
  </w:num>
  <w:num w:numId="2" w16cid:durableId="555821976">
    <w:abstractNumId w:val="5"/>
  </w:num>
  <w:num w:numId="3" w16cid:durableId="814223324">
    <w:abstractNumId w:val="4"/>
  </w:num>
  <w:num w:numId="4" w16cid:durableId="728308852">
    <w:abstractNumId w:val="1"/>
  </w:num>
  <w:num w:numId="5" w16cid:durableId="559285854">
    <w:abstractNumId w:val="3"/>
  </w:num>
  <w:num w:numId="6" w16cid:durableId="548882980">
    <w:abstractNumId w:val="5"/>
  </w:num>
  <w:num w:numId="7" w16cid:durableId="1631740114">
    <w:abstractNumId w:val="6"/>
  </w:num>
  <w:num w:numId="8" w16cid:durableId="73408659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rizi Silvia">
    <w15:presenceInfo w15:providerId="AD" w15:userId="S::sfabrizi@invitalia.it::68191924-b2da-43ce-bf1a-d553dddcdb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828A1"/>
    <w:rsid w:val="000A12FF"/>
    <w:rsid w:val="000D14D6"/>
    <w:rsid w:val="001540C0"/>
    <w:rsid w:val="001A2C3B"/>
    <w:rsid w:val="001C3F20"/>
    <w:rsid w:val="0022056E"/>
    <w:rsid w:val="00232F3A"/>
    <w:rsid w:val="00254A53"/>
    <w:rsid w:val="002633C2"/>
    <w:rsid w:val="002728EB"/>
    <w:rsid w:val="00281E3D"/>
    <w:rsid w:val="002A6479"/>
    <w:rsid w:val="002F687C"/>
    <w:rsid w:val="0031180B"/>
    <w:rsid w:val="00330AEB"/>
    <w:rsid w:val="003502D7"/>
    <w:rsid w:val="003629FB"/>
    <w:rsid w:val="00404A75"/>
    <w:rsid w:val="004267F0"/>
    <w:rsid w:val="00441287"/>
    <w:rsid w:val="00444798"/>
    <w:rsid w:val="00490298"/>
    <w:rsid w:val="00494E64"/>
    <w:rsid w:val="004B61AC"/>
    <w:rsid w:val="004D0EF5"/>
    <w:rsid w:val="004E4911"/>
    <w:rsid w:val="005054A0"/>
    <w:rsid w:val="0056277F"/>
    <w:rsid w:val="00567531"/>
    <w:rsid w:val="00574B55"/>
    <w:rsid w:val="00594CEF"/>
    <w:rsid w:val="005A7CAF"/>
    <w:rsid w:val="005B1E19"/>
    <w:rsid w:val="005E5601"/>
    <w:rsid w:val="005F3B17"/>
    <w:rsid w:val="0061310A"/>
    <w:rsid w:val="006137AD"/>
    <w:rsid w:val="0068453D"/>
    <w:rsid w:val="006F6994"/>
    <w:rsid w:val="0070221E"/>
    <w:rsid w:val="00702E63"/>
    <w:rsid w:val="007130CB"/>
    <w:rsid w:val="00725218"/>
    <w:rsid w:val="00745664"/>
    <w:rsid w:val="00747378"/>
    <w:rsid w:val="007548D2"/>
    <w:rsid w:val="00774CAD"/>
    <w:rsid w:val="00787984"/>
    <w:rsid w:val="007F7EBB"/>
    <w:rsid w:val="00806BD0"/>
    <w:rsid w:val="00811A26"/>
    <w:rsid w:val="00846F8C"/>
    <w:rsid w:val="00897E15"/>
    <w:rsid w:val="008B6D85"/>
    <w:rsid w:val="008D2FA9"/>
    <w:rsid w:val="00921091"/>
    <w:rsid w:val="00923DC3"/>
    <w:rsid w:val="00941910"/>
    <w:rsid w:val="00942269"/>
    <w:rsid w:val="009458E5"/>
    <w:rsid w:val="00946A22"/>
    <w:rsid w:val="0095448D"/>
    <w:rsid w:val="0096433D"/>
    <w:rsid w:val="009A6048"/>
    <w:rsid w:val="009F1D51"/>
    <w:rsid w:val="00A00462"/>
    <w:rsid w:val="00A452C4"/>
    <w:rsid w:val="00A5061C"/>
    <w:rsid w:val="00A91CE5"/>
    <w:rsid w:val="00AB1D78"/>
    <w:rsid w:val="00AD679F"/>
    <w:rsid w:val="00B0648E"/>
    <w:rsid w:val="00B42EAD"/>
    <w:rsid w:val="00B62053"/>
    <w:rsid w:val="00B8334B"/>
    <w:rsid w:val="00B874F7"/>
    <w:rsid w:val="00B91F1C"/>
    <w:rsid w:val="00BB752A"/>
    <w:rsid w:val="00C81E66"/>
    <w:rsid w:val="00CD7D04"/>
    <w:rsid w:val="00CE2070"/>
    <w:rsid w:val="00D55288"/>
    <w:rsid w:val="00DA2962"/>
    <w:rsid w:val="00DA4A09"/>
    <w:rsid w:val="00DD1504"/>
    <w:rsid w:val="00DE1380"/>
    <w:rsid w:val="00E12172"/>
    <w:rsid w:val="00E362EC"/>
    <w:rsid w:val="00EB7B68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F1D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Manzoni Francesca</cp:lastModifiedBy>
  <cp:revision>6</cp:revision>
  <dcterms:created xsi:type="dcterms:W3CDTF">2023-05-10T17:30:00Z</dcterms:created>
  <dcterms:modified xsi:type="dcterms:W3CDTF">2023-09-28T15:06:00Z</dcterms:modified>
</cp:coreProperties>
</file>